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7A90F8C9"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6E5000">
        <w:rPr>
          <w:rStyle w:val="Strong"/>
          <w:b/>
          <w:bCs w:val="0"/>
          <w:sz w:val="24"/>
          <w:szCs w:val="24"/>
        </w:rPr>
        <w:t>46-G008-24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5B5C6C" w14:paraId="053B03DF" w14:textId="77777777" w:rsidTr="006E17EC">
        <w:trPr>
          <w:cantSplit/>
          <w:tblHeader/>
        </w:trPr>
        <w:tc>
          <w:tcPr>
            <w:tcW w:w="2430" w:type="dxa"/>
            <w:shd w:val="clear" w:color="auto" w:fill="auto"/>
            <w:vAlign w:val="center"/>
          </w:tcPr>
          <w:p w14:paraId="5B4EEC3C" w14:textId="461BD486" w:rsidR="006E17EC" w:rsidRPr="005B5C6C" w:rsidRDefault="00DE3F38" w:rsidP="006E17EC">
            <w:pPr>
              <w:pStyle w:val="TableContents"/>
              <w:rPr>
                <w:rFonts w:asciiTheme="minorHAnsi" w:hAnsiTheme="minorHAnsi"/>
                <w:sz w:val="22"/>
                <w:szCs w:val="22"/>
                <w:lang w:eastAsia="en-US"/>
              </w:rPr>
            </w:pPr>
            <w:r w:rsidRPr="005B5C6C">
              <w:rPr>
                <w:rFonts w:asciiTheme="minorHAnsi" w:hAnsiTheme="minorHAnsi"/>
                <w:sz w:val="22"/>
                <w:szCs w:val="22"/>
                <w:lang w:eastAsia="en-US"/>
              </w:rPr>
              <w:t xml:space="preserve">Firm/consortium’s experience and reputation </w:t>
            </w:r>
            <w:r w:rsidR="00B52A14" w:rsidRPr="005B5C6C">
              <w:rPr>
                <w:rFonts w:asciiTheme="minorHAnsi" w:hAnsiTheme="minorHAnsi"/>
                <w:sz w:val="22"/>
                <w:szCs w:val="22"/>
                <w:lang w:eastAsia="en-US"/>
              </w:rPr>
              <w:t>with</w:t>
            </w:r>
            <w:r w:rsidRPr="005B5C6C">
              <w:rPr>
                <w:rFonts w:asciiTheme="minorHAnsi" w:hAnsiTheme="minorHAnsi"/>
                <w:sz w:val="22"/>
                <w:szCs w:val="22"/>
                <w:lang w:eastAsia="en-US"/>
              </w:rPr>
              <w:t xml:space="preserve"> similar </w:t>
            </w:r>
            <w:r w:rsidR="00AD3DBB" w:rsidRPr="005B5C6C">
              <w:rPr>
                <w:rFonts w:asciiTheme="minorHAnsi" w:hAnsiTheme="minorHAnsi"/>
                <w:sz w:val="22"/>
                <w:szCs w:val="22"/>
                <w:lang w:eastAsia="en-US"/>
              </w:rPr>
              <w:t>supply of Goods</w:t>
            </w:r>
          </w:p>
        </w:tc>
        <w:tc>
          <w:tcPr>
            <w:tcW w:w="5367" w:type="dxa"/>
            <w:shd w:val="clear" w:color="auto" w:fill="auto"/>
          </w:tcPr>
          <w:p w14:paraId="6EE9D5B1" w14:textId="77777777" w:rsidR="006E17EC" w:rsidRDefault="00E42B3B" w:rsidP="005B38E4">
            <w:pPr>
              <w:pStyle w:val="TableContents"/>
              <w:numPr>
                <w:ilvl w:val="0"/>
                <w:numId w:val="3"/>
              </w:numPr>
              <w:rPr>
                <w:rFonts w:asciiTheme="minorHAnsi" w:hAnsiTheme="minorHAnsi"/>
                <w:sz w:val="22"/>
                <w:szCs w:val="22"/>
              </w:rPr>
            </w:pPr>
            <w:r>
              <w:rPr>
                <w:rFonts w:asciiTheme="minorHAnsi" w:hAnsiTheme="minorHAnsi"/>
                <w:sz w:val="22"/>
                <w:szCs w:val="22"/>
              </w:rPr>
              <w:t>Known and Registered Company</w:t>
            </w:r>
          </w:p>
          <w:p w14:paraId="3ADDF29E" w14:textId="1C5A09CD" w:rsidR="006E5000" w:rsidRPr="005B5C6C" w:rsidRDefault="006E5000" w:rsidP="005B38E4">
            <w:pPr>
              <w:pStyle w:val="TableContents"/>
              <w:numPr>
                <w:ilvl w:val="0"/>
                <w:numId w:val="3"/>
              </w:numPr>
              <w:rPr>
                <w:rFonts w:asciiTheme="minorHAnsi" w:hAnsiTheme="minorHAnsi"/>
                <w:sz w:val="22"/>
                <w:szCs w:val="22"/>
              </w:rPr>
            </w:pPr>
            <w:r>
              <w:rPr>
                <w:rFonts w:asciiTheme="minorHAnsi" w:hAnsiTheme="minorHAnsi"/>
                <w:sz w:val="22"/>
                <w:szCs w:val="22"/>
              </w:rPr>
              <w:t xml:space="preserve">Having experience in supplying of goods. </w:t>
            </w:r>
          </w:p>
        </w:tc>
        <w:tc>
          <w:tcPr>
            <w:tcW w:w="1360" w:type="dxa"/>
            <w:shd w:val="clear" w:color="auto" w:fill="auto"/>
            <w:vAlign w:val="center"/>
          </w:tcPr>
          <w:p w14:paraId="6FB170A3" w14:textId="448E50CD" w:rsidR="006E17EC" w:rsidRPr="005B5C6C" w:rsidRDefault="005B5C6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5B5C6C" w14:paraId="613F68D6" w14:textId="77777777" w:rsidTr="006E17EC">
        <w:trPr>
          <w:cantSplit/>
          <w:tblHeader/>
        </w:trPr>
        <w:tc>
          <w:tcPr>
            <w:tcW w:w="2430" w:type="dxa"/>
            <w:shd w:val="clear" w:color="auto" w:fill="auto"/>
            <w:vAlign w:val="center"/>
          </w:tcPr>
          <w:p w14:paraId="44102FCB" w14:textId="19DEBEED" w:rsidR="006E17EC" w:rsidRPr="005B5C6C" w:rsidRDefault="00AD3DBB" w:rsidP="006E17EC">
            <w:pPr>
              <w:pStyle w:val="TableContents"/>
              <w:rPr>
                <w:rFonts w:asciiTheme="minorHAnsi" w:hAnsiTheme="minorHAnsi"/>
                <w:sz w:val="22"/>
                <w:szCs w:val="22"/>
                <w:lang w:eastAsia="en-US"/>
              </w:rPr>
            </w:pPr>
            <w:r w:rsidRPr="005B5C6C">
              <w:rPr>
                <w:rFonts w:asciiTheme="minorHAnsi" w:hAnsiTheme="minorHAnsi"/>
                <w:sz w:val="22"/>
                <w:szCs w:val="22"/>
                <w:lang w:eastAsia="en-US"/>
              </w:rPr>
              <w:t>Delivery time</w:t>
            </w:r>
          </w:p>
        </w:tc>
        <w:tc>
          <w:tcPr>
            <w:tcW w:w="5367" w:type="dxa"/>
            <w:shd w:val="clear" w:color="auto" w:fill="auto"/>
          </w:tcPr>
          <w:p w14:paraId="4B9397F1" w14:textId="77777777" w:rsidR="006E17EC" w:rsidRDefault="005B5C6C" w:rsidP="001D3BEC">
            <w:pPr>
              <w:pStyle w:val="TableContents"/>
              <w:numPr>
                <w:ilvl w:val="0"/>
                <w:numId w:val="4"/>
              </w:numPr>
              <w:rPr>
                <w:rFonts w:asciiTheme="minorHAnsi" w:hAnsiTheme="minorHAnsi"/>
                <w:sz w:val="22"/>
                <w:szCs w:val="22"/>
              </w:rPr>
            </w:pPr>
            <w:r>
              <w:rPr>
                <w:rFonts w:asciiTheme="minorHAnsi" w:hAnsiTheme="minorHAnsi"/>
                <w:sz w:val="22"/>
                <w:szCs w:val="22"/>
              </w:rPr>
              <w:t>One Month</w:t>
            </w:r>
            <w:r w:rsidR="00E42B3B">
              <w:rPr>
                <w:rFonts w:asciiTheme="minorHAnsi" w:hAnsiTheme="minorHAnsi"/>
                <w:sz w:val="22"/>
                <w:szCs w:val="22"/>
              </w:rPr>
              <w:t xml:space="preserve"> and all materials to be delivered to KOIL in Kiritimati</w:t>
            </w:r>
          </w:p>
          <w:p w14:paraId="6C4F2EC1" w14:textId="77777777" w:rsidR="00E42B3B" w:rsidRDefault="00E42B3B" w:rsidP="001D3BEC">
            <w:pPr>
              <w:pStyle w:val="TableContents"/>
              <w:numPr>
                <w:ilvl w:val="0"/>
                <w:numId w:val="4"/>
              </w:numPr>
              <w:rPr>
                <w:rFonts w:asciiTheme="minorHAnsi" w:hAnsiTheme="minorHAnsi"/>
                <w:sz w:val="22"/>
                <w:szCs w:val="22"/>
              </w:rPr>
            </w:pPr>
            <w:r>
              <w:rPr>
                <w:rFonts w:asciiTheme="minorHAnsi" w:hAnsiTheme="minorHAnsi"/>
                <w:sz w:val="22"/>
                <w:szCs w:val="22"/>
              </w:rPr>
              <w:t>Shipping of all materials at one shipment</w:t>
            </w:r>
          </w:p>
          <w:p w14:paraId="4BA71FA2" w14:textId="589E71FB" w:rsidR="00E42B3B" w:rsidRPr="005B5C6C" w:rsidRDefault="00E42B3B" w:rsidP="001D3BEC">
            <w:pPr>
              <w:pStyle w:val="TableContents"/>
              <w:numPr>
                <w:ilvl w:val="0"/>
                <w:numId w:val="4"/>
              </w:numPr>
              <w:rPr>
                <w:rFonts w:asciiTheme="minorHAnsi" w:hAnsiTheme="minorHAnsi"/>
                <w:sz w:val="22"/>
                <w:szCs w:val="22"/>
              </w:rPr>
            </w:pPr>
            <w:r>
              <w:rPr>
                <w:rFonts w:asciiTheme="minorHAnsi" w:hAnsiTheme="minorHAnsi"/>
                <w:sz w:val="22"/>
                <w:szCs w:val="22"/>
              </w:rPr>
              <w:t xml:space="preserve">Booking schedule to be provided </w:t>
            </w:r>
          </w:p>
        </w:tc>
        <w:tc>
          <w:tcPr>
            <w:tcW w:w="1360" w:type="dxa"/>
            <w:shd w:val="clear" w:color="auto" w:fill="auto"/>
            <w:vAlign w:val="center"/>
          </w:tcPr>
          <w:p w14:paraId="657554B4" w14:textId="6B1677A4" w:rsidR="005B5C6C" w:rsidRPr="005B5C6C" w:rsidRDefault="00E42B3B" w:rsidP="005B5C6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5B5C6C" w14:paraId="7395E14D" w14:textId="77777777" w:rsidTr="006E17EC">
        <w:trPr>
          <w:cantSplit/>
          <w:tblHeader/>
        </w:trPr>
        <w:tc>
          <w:tcPr>
            <w:tcW w:w="2430" w:type="dxa"/>
            <w:shd w:val="clear" w:color="auto" w:fill="auto"/>
            <w:vAlign w:val="center"/>
          </w:tcPr>
          <w:p w14:paraId="58A5C5B6" w14:textId="0BAB7AA3" w:rsidR="006E17EC" w:rsidRPr="005B5C6C" w:rsidRDefault="00E42B3B" w:rsidP="006E17EC">
            <w:pPr>
              <w:pStyle w:val="TableContents"/>
              <w:rPr>
                <w:rFonts w:asciiTheme="minorHAnsi" w:hAnsiTheme="minorHAnsi"/>
                <w:sz w:val="22"/>
                <w:szCs w:val="22"/>
                <w:lang w:eastAsia="en-US"/>
              </w:rPr>
            </w:pPr>
            <w:r>
              <w:rPr>
                <w:rFonts w:asciiTheme="minorHAnsi" w:hAnsiTheme="minorHAnsi"/>
                <w:sz w:val="22"/>
                <w:szCs w:val="22"/>
                <w:lang w:eastAsia="en-US"/>
              </w:rPr>
              <w:t>Quantity and Quality of Goods procured</w:t>
            </w:r>
          </w:p>
        </w:tc>
        <w:tc>
          <w:tcPr>
            <w:tcW w:w="5367" w:type="dxa"/>
            <w:shd w:val="clear" w:color="auto" w:fill="auto"/>
          </w:tcPr>
          <w:p w14:paraId="6D851856" w14:textId="7BB47064" w:rsidR="006E17EC" w:rsidRDefault="00E42B3B" w:rsidP="00635A59">
            <w:pPr>
              <w:pStyle w:val="TableContents"/>
              <w:numPr>
                <w:ilvl w:val="0"/>
                <w:numId w:val="5"/>
              </w:numPr>
              <w:rPr>
                <w:rFonts w:asciiTheme="minorHAnsi" w:hAnsiTheme="minorHAnsi"/>
                <w:sz w:val="22"/>
                <w:szCs w:val="22"/>
              </w:rPr>
            </w:pPr>
            <w:r>
              <w:rPr>
                <w:rFonts w:asciiTheme="minorHAnsi" w:hAnsiTheme="minorHAnsi"/>
                <w:sz w:val="22"/>
                <w:szCs w:val="22"/>
              </w:rPr>
              <w:t>All list provided in the materials must be available and delivered to Xmas in one shipment</w:t>
            </w:r>
          </w:p>
          <w:p w14:paraId="23A8F695" w14:textId="09F2DC75" w:rsidR="00E42B3B" w:rsidRPr="005B5C6C" w:rsidRDefault="00E42B3B" w:rsidP="00635A59">
            <w:pPr>
              <w:pStyle w:val="TableContents"/>
              <w:numPr>
                <w:ilvl w:val="0"/>
                <w:numId w:val="5"/>
              </w:numPr>
              <w:rPr>
                <w:rFonts w:asciiTheme="minorHAnsi" w:hAnsiTheme="minorHAnsi"/>
                <w:sz w:val="22"/>
                <w:szCs w:val="22"/>
              </w:rPr>
            </w:pPr>
            <w:r>
              <w:rPr>
                <w:rFonts w:asciiTheme="minorHAnsi" w:hAnsiTheme="minorHAnsi"/>
                <w:sz w:val="22"/>
                <w:szCs w:val="22"/>
              </w:rPr>
              <w:t>Quality Certificate to be provided with the material list upon submission of Tender or letter of assurance on the quality of materials</w:t>
            </w:r>
          </w:p>
        </w:tc>
        <w:tc>
          <w:tcPr>
            <w:tcW w:w="1360" w:type="dxa"/>
            <w:shd w:val="clear" w:color="auto" w:fill="auto"/>
            <w:vAlign w:val="center"/>
          </w:tcPr>
          <w:p w14:paraId="240875A4" w14:textId="24A52CD9" w:rsidR="006E17EC" w:rsidRPr="005B5C6C" w:rsidRDefault="003B41B6" w:rsidP="005B5C6C">
            <w:pPr>
              <w:pStyle w:val="TableContents"/>
              <w:jc w:val="center"/>
              <w:rPr>
                <w:rFonts w:asciiTheme="minorHAnsi" w:hAnsiTheme="minorHAnsi"/>
                <w:sz w:val="22"/>
                <w:szCs w:val="22"/>
                <w:lang w:eastAsia="en-US"/>
              </w:rPr>
            </w:pPr>
            <w:r>
              <w:rPr>
                <w:rFonts w:asciiTheme="minorHAnsi" w:hAnsiTheme="minorHAnsi"/>
                <w:sz w:val="22"/>
                <w:szCs w:val="22"/>
                <w:lang w:eastAsia="en-US"/>
              </w:rPr>
              <w:t>50</w:t>
            </w:r>
          </w:p>
        </w:tc>
      </w:tr>
      <w:tr w:rsidR="003849E8" w:rsidRPr="005B5C6C" w14:paraId="465E49EB" w14:textId="77777777" w:rsidTr="003849E8">
        <w:trPr>
          <w:cantSplit/>
          <w:trHeight w:val="650"/>
          <w:tblHeader/>
        </w:trPr>
        <w:tc>
          <w:tcPr>
            <w:tcW w:w="7797" w:type="dxa"/>
            <w:gridSpan w:val="2"/>
            <w:shd w:val="clear" w:color="auto" w:fill="auto"/>
            <w:vAlign w:val="center"/>
          </w:tcPr>
          <w:p w14:paraId="628B8019" w14:textId="0F85A49D" w:rsidR="003849E8" w:rsidRPr="005B5C6C" w:rsidRDefault="003849E8" w:rsidP="006E17EC">
            <w:pPr>
              <w:pStyle w:val="TableContents"/>
              <w:jc w:val="both"/>
              <w:rPr>
                <w:rFonts w:cs="Calibri"/>
              </w:rPr>
            </w:pPr>
            <w:r w:rsidRPr="005B5C6C">
              <w:rPr>
                <w:rFonts w:cs="Calibri"/>
                <w:b/>
              </w:rPr>
              <w:t>Total Possible Technical Score</w:t>
            </w:r>
          </w:p>
        </w:tc>
        <w:tc>
          <w:tcPr>
            <w:tcW w:w="1360" w:type="dxa"/>
            <w:shd w:val="clear" w:color="auto" w:fill="auto"/>
            <w:vAlign w:val="center"/>
          </w:tcPr>
          <w:p w14:paraId="1CBE2A02" w14:textId="0EA949E8" w:rsidR="003849E8" w:rsidRPr="005B5C6C" w:rsidRDefault="003849E8" w:rsidP="003849E8">
            <w:pPr>
              <w:pStyle w:val="TableContents"/>
              <w:jc w:val="center"/>
              <w:rPr>
                <w:rFonts w:cs="Calibri"/>
                <w:b/>
              </w:rPr>
            </w:pPr>
            <w:r w:rsidRPr="005B5C6C">
              <w:rPr>
                <w:rFonts w:cs="Calibri"/>
                <w:b/>
              </w:rPr>
              <w:t>100</w:t>
            </w:r>
          </w:p>
        </w:tc>
      </w:tr>
    </w:tbl>
    <w:p w14:paraId="0E20DD74" w14:textId="00DBC1E8" w:rsidR="0060546A" w:rsidRPr="005B5C6C" w:rsidRDefault="00DF62DC" w:rsidP="00DF62DC">
      <w:pPr>
        <w:spacing w:before="120"/>
        <w:rPr>
          <w:rFonts w:ascii="Calibri" w:hAnsi="Calibri" w:cs="Calibri"/>
          <w:lang w:val="en-GB" w:eastAsia="ko-KR"/>
        </w:rPr>
      </w:pPr>
      <w:bookmarkStart w:id="10" w:name="_Hlk26879176"/>
      <w:r w:rsidRPr="005B5C6C">
        <w:rPr>
          <w:rFonts w:ascii="Calibri" w:hAnsi="Calibri" w:cs="Calibri"/>
          <w:lang w:val="en-GB" w:eastAsia="ko-KR"/>
        </w:rPr>
        <w:t xml:space="preserve">The </w:t>
      </w:r>
      <w:r w:rsidR="0090511A" w:rsidRPr="005B5C6C">
        <w:rPr>
          <w:rFonts w:ascii="Calibri" w:hAnsi="Calibri" w:cs="Calibri"/>
          <w:lang w:val="en-GB" w:eastAsia="ko-KR"/>
        </w:rPr>
        <w:t xml:space="preserve">separate </w:t>
      </w:r>
      <w:r w:rsidRPr="005B5C6C">
        <w:rPr>
          <w:rFonts w:ascii="Calibri" w:hAnsi="Calibri" w:cs="Calibri"/>
          <w:lang w:val="en-GB" w:eastAsia="ko-KR"/>
        </w:rPr>
        <w:t xml:space="preserve">result of the technical evaluation will be the </w:t>
      </w:r>
      <w:r w:rsidR="00AE3715" w:rsidRPr="005B5C6C">
        <w:rPr>
          <w:rFonts w:ascii="Calibri" w:hAnsi="Calibri" w:cs="Calibri"/>
          <w:lang w:val="en-GB" w:eastAsia="ko-KR"/>
        </w:rPr>
        <w:t xml:space="preserve">accumulated </w:t>
      </w:r>
      <w:r w:rsidRPr="005B5C6C">
        <w:rPr>
          <w:rFonts w:ascii="Calibri" w:hAnsi="Calibri" w:cs="Calibri"/>
          <w:lang w:val="en-GB" w:eastAsia="ko-KR"/>
        </w:rPr>
        <w:t xml:space="preserve">score obtained for each Tender multiplied with the weight of the technical component, </w:t>
      </w:r>
      <w:r w:rsidR="001C491C" w:rsidRPr="005B5C6C">
        <w:rPr>
          <w:rFonts w:ascii="Calibri" w:hAnsi="Calibri" w:cs="Calibri"/>
          <w:lang w:val="en-GB" w:eastAsia="ko-KR"/>
        </w:rPr>
        <w:fldChar w:fldCharType="begin"/>
      </w:r>
      <w:r w:rsidR="001C491C" w:rsidRPr="005B5C6C">
        <w:rPr>
          <w:rFonts w:ascii="Calibri" w:hAnsi="Calibri" w:cs="Calibri"/>
          <w:lang w:val="en-GB" w:eastAsia="ko-KR"/>
        </w:rPr>
        <w:instrText xml:space="preserve"> REF Technical \h  \* MERGEFORMAT </w:instrText>
      </w:r>
      <w:r w:rsidR="001C491C" w:rsidRPr="005B5C6C">
        <w:rPr>
          <w:rFonts w:ascii="Calibri" w:hAnsi="Calibri" w:cs="Calibri"/>
          <w:lang w:val="en-GB" w:eastAsia="ko-KR"/>
        </w:rPr>
      </w:r>
      <w:r w:rsidR="001C491C" w:rsidRPr="005B5C6C">
        <w:rPr>
          <w:rFonts w:ascii="Calibri" w:hAnsi="Calibri" w:cs="Calibri"/>
          <w:lang w:val="en-GB" w:eastAsia="ko-KR"/>
        </w:rPr>
        <w:fldChar w:fldCharType="separate"/>
      </w:r>
      <w:r w:rsidR="001C491C" w:rsidRPr="005B5C6C">
        <w:rPr>
          <w:rFonts w:ascii="Calibri" w:hAnsi="Calibri" w:cs="Calibri"/>
          <w:lang w:val="en-GB"/>
        </w:rPr>
        <w:t>70 %</w:t>
      </w:r>
      <w:r w:rsidR="001C491C" w:rsidRPr="005B5C6C">
        <w:rPr>
          <w:rFonts w:ascii="Calibri" w:hAnsi="Calibri" w:cs="Calibri"/>
          <w:lang w:val="en-GB" w:eastAsia="ko-KR"/>
        </w:rPr>
        <w:fldChar w:fldCharType="end"/>
      </w:r>
      <w:r w:rsidR="0090511A" w:rsidRPr="005B5C6C">
        <w:rPr>
          <w:rFonts w:ascii="Calibri" w:hAnsi="Calibri" w:cs="Calibri"/>
          <w:lang w:val="en-GB" w:eastAsia="ko-KR"/>
        </w:rPr>
        <w:t>,</w:t>
      </w:r>
      <w:r w:rsidRPr="005B5C6C">
        <w:rPr>
          <w:rFonts w:ascii="Calibri" w:hAnsi="Calibri" w:cs="Calibri"/>
          <w:lang w:val="en-GB" w:eastAsia="ko-KR"/>
        </w:rPr>
        <w:t xml:space="preserve"> as defined above:</w:t>
      </w:r>
    </w:p>
    <w:p w14:paraId="3947D713" w14:textId="79C4DE7D" w:rsidR="0090511A" w:rsidRPr="005B5C6C" w:rsidRDefault="0090511A" w:rsidP="00AE3715">
      <w:pPr>
        <w:spacing w:before="120"/>
        <w:ind w:left="709"/>
        <w:rPr>
          <w:i/>
          <w:iCs/>
          <w:lang w:val="en-GB"/>
        </w:rPr>
      </w:pPr>
      <w:bookmarkStart w:id="11" w:name="_Hlk26878408"/>
      <w:r w:rsidRPr="005B5C6C">
        <w:rPr>
          <w:rFonts w:ascii="Calibri" w:hAnsi="Calibri" w:cs="Calibri"/>
          <w:i/>
          <w:iCs/>
          <w:lang w:val="en-GB" w:eastAsia="ko-KR"/>
        </w:rPr>
        <w:t>t</w:t>
      </w:r>
      <w:r w:rsidR="00AE3715" w:rsidRPr="005B5C6C">
        <w:rPr>
          <w:rFonts w:ascii="Calibri" w:hAnsi="Calibri" w:cs="Calibri"/>
          <w:i/>
          <w:iCs/>
          <w:lang w:val="en-GB" w:eastAsia="ko-KR"/>
        </w:rPr>
        <w:t>v</w:t>
      </w:r>
      <w:r w:rsidRPr="005B5C6C">
        <w:rPr>
          <w:rFonts w:ascii="Calibri" w:hAnsi="Calibri" w:cs="Calibri"/>
          <w:i/>
          <w:iCs/>
          <w:lang w:val="en-GB" w:eastAsia="ko-KR"/>
        </w:rPr>
        <w:t xml:space="preserve"> = </w:t>
      </w:r>
      <w:proofErr w:type="spellStart"/>
      <w:r w:rsidRPr="005B5C6C">
        <w:rPr>
          <w:rFonts w:ascii="Calibri" w:hAnsi="Calibri" w:cs="Calibri"/>
          <w:i/>
          <w:iCs/>
          <w:lang w:val="en-GB" w:eastAsia="ko-KR"/>
        </w:rPr>
        <w:t>ts</w:t>
      </w:r>
      <w:proofErr w:type="spellEnd"/>
      <w:r w:rsidRPr="005B5C6C">
        <w:rPr>
          <w:rFonts w:ascii="Calibri" w:hAnsi="Calibri" w:cs="Calibri"/>
          <w:i/>
          <w:iCs/>
          <w:lang w:val="en-GB" w:eastAsia="ko-KR"/>
        </w:rPr>
        <w:t xml:space="preserve"> * </w:t>
      </w:r>
      <w:proofErr w:type="spellStart"/>
      <w:r w:rsidRPr="005B5C6C">
        <w:rPr>
          <w:rFonts w:ascii="Calibri" w:hAnsi="Calibri" w:cs="Calibri"/>
          <w:i/>
          <w:iCs/>
          <w:lang w:val="en-GB" w:eastAsia="ko-KR"/>
        </w:rPr>
        <w:t>tw</w:t>
      </w:r>
      <w:proofErr w:type="spellEnd"/>
      <w:r w:rsidR="00AE3715" w:rsidRPr="005B5C6C">
        <w:rPr>
          <w:rFonts w:ascii="Calibri" w:hAnsi="Calibri" w:cs="Calibri"/>
          <w:i/>
          <w:iCs/>
          <w:lang w:val="en-GB" w:eastAsia="ko-KR"/>
        </w:rPr>
        <w:t xml:space="preserve">, </w:t>
      </w:r>
      <w:r w:rsidRPr="005B5C6C">
        <w:rPr>
          <w:i/>
          <w:iCs/>
          <w:u w:val="single"/>
          <w:lang w:val="en-GB"/>
        </w:rPr>
        <w:t>where</w:t>
      </w:r>
      <w:r w:rsidRPr="005B5C6C">
        <w:rPr>
          <w:i/>
          <w:iCs/>
          <w:lang w:val="en-GB"/>
        </w:rPr>
        <w:t>:</w:t>
      </w:r>
    </w:p>
    <w:p w14:paraId="1412B791" w14:textId="10984D63" w:rsidR="0090511A" w:rsidRPr="005B5C6C" w:rsidRDefault="0090511A" w:rsidP="0090511A">
      <w:pPr>
        <w:pStyle w:val="ListParagraph"/>
        <w:ind w:leftChars="0" w:left="2160"/>
        <w:rPr>
          <w:lang w:val="en-GB"/>
        </w:rPr>
      </w:pPr>
      <w:r w:rsidRPr="005B5C6C">
        <w:rPr>
          <w:lang w:val="en-GB"/>
        </w:rPr>
        <w:t>t</w:t>
      </w:r>
      <w:r w:rsidR="00AE3715" w:rsidRPr="005B5C6C">
        <w:rPr>
          <w:lang w:val="en-GB"/>
        </w:rPr>
        <w:t>v</w:t>
      </w:r>
      <w:r w:rsidRPr="005B5C6C">
        <w:rPr>
          <w:lang w:val="en-GB"/>
        </w:rPr>
        <w:t xml:space="preserve"> = </w:t>
      </w:r>
      <w:r w:rsidR="00E1099C" w:rsidRPr="005B5C6C">
        <w:rPr>
          <w:lang w:val="en-GB"/>
        </w:rPr>
        <w:t>total technical value</w:t>
      </w:r>
    </w:p>
    <w:p w14:paraId="0EE3EA84" w14:textId="77777777" w:rsidR="00E1099C" w:rsidRPr="005B5C6C" w:rsidRDefault="00E1099C" w:rsidP="00E1099C">
      <w:pPr>
        <w:pStyle w:val="ListParagraph"/>
        <w:ind w:leftChars="0" w:left="2160"/>
        <w:rPr>
          <w:lang w:val="en-GB"/>
        </w:rPr>
      </w:pPr>
      <w:proofErr w:type="spellStart"/>
      <w:r w:rsidRPr="005B5C6C">
        <w:rPr>
          <w:lang w:val="en-GB"/>
        </w:rPr>
        <w:t>ts</w:t>
      </w:r>
      <w:proofErr w:type="spellEnd"/>
      <w:r w:rsidRPr="005B5C6C">
        <w:rPr>
          <w:lang w:val="en-GB"/>
        </w:rPr>
        <w:t xml:space="preserve"> = technical result (technical score)</w:t>
      </w:r>
    </w:p>
    <w:p w14:paraId="58A879C2" w14:textId="77777777" w:rsidR="00E1099C" w:rsidRPr="005B5C6C" w:rsidRDefault="00E1099C" w:rsidP="00E1099C">
      <w:pPr>
        <w:pStyle w:val="ListParagraph"/>
        <w:ind w:leftChars="0" w:left="2160"/>
        <w:rPr>
          <w:lang w:val="en-GB"/>
        </w:rPr>
      </w:pPr>
      <w:proofErr w:type="spellStart"/>
      <w:r w:rsidRPr="005B5C6C">
        <w:rPr>
          <w:lang w:val="en-GB"/>
        </w:rPr>
        <w:t>tw</w:t>
      </w:r>
      <w:proofErr w:type="spellEnd"/>
      <w:r w:rsidRPr="005B5C6C">
        <w:rPr>
          <w:lang w:val="en-GB"/>
        </w:rPr>
        <w:t xml:space="preserve"> = technical weight in % (technical weight)</w:t>
      </w:r>
    </w:p>
    <w:bookmarkEnd w:id="11"/>
    <w:p w14:paraId="67AA91F6" w14:textId="774B5BF9" w:rsidR="00DF62DC" w:rsidRPr="005B5C6C" w:rsidRDefault="00E1099C" w:rsidP="00DF62DC">
      <w:pPr>
        <w:spacing w:before="120"/>
        <w:rPr>
          <w:rFonts w:ascii="Calibri" w:hAnsi="Calibri" w:cs="Calibri"/>
          <w:lang w:val="en-GB" w:eastAsia="ko-KR"/>
        </w:rPr>
      </w:pPr>
      <w:r w:rsidRPr="005B5C6C">
        <w:rPr>
          <w:rFonts w:ascii="Calibri" w:hAnsi="Calibri" w:cs="Calibri"/>
          <w:lang w:val="en-GB" w:eastAsia="ko-KR"/>
        </w:rPr>
        <w:t>This is integrated in the final evaluation of technical and financial components, below.</w:t>
      </w:r>
    </w:p>
    <w:p w14:paraId="40CB2668" w14:textId="77777777" w:rsidR="00296FDB" w:rsidRPr="005B5C6C" w:rsidRDefault="00296FDB" w:rsidP="00853D1D">
      <w:pPr>
        <w:pStyle w:val="Heading3"/>
        <w:rPr>
          <w:lang w:val="en-GB"/>
        </w:rPr>
      </w:pPr>
      <w:bookmarkStart w:id="12" w:name="_Toc374271007"/>
      <w:r w:rsidRPr="005B5C6C">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5B5C6C">
        <w:rPr>
          <w:rFonts w:ascii="Calibri" w:hAnsi="Calibri"/>
          <w:lang w:val="en-GB"/>
        </w:rPr>
        <w:t xml:space="preserve">The total possible </w:t>
      </w:r>
      <w:r w:rsidRPr="005B5C6C">
        <w:rPr>
          <w:rFonts w:ascii="Calibri" w:hAnsi="Calibri"/>
          <w:lang w:val="en-GB" w:eastAsia="ko-KR"/>
        </w:rPr>
        <w:t xml:space="preserve">score </w:t>
      </w:r>
      <w:r w:rsidRPr="005B5C6C">
        <w:rPr>
          <w:rFonts w:ascii="Calibri" w:hAnsi="Calibri"/>
          <w:lang w:val="en-GB"/>
        </w:rPr>
        <w:t xml:space="preserve">for the financial component is </w:t>
      </w:r>
      <w:r w:rsidR="001C491C" w:rsidRPr="005B5C6C">
        <w:rPr>
          <w:rFonts w:ascii="Calibri" w:hAnsi="Calibri"/>
          <w:lang w:val="en-GB"/>
        </w:rPr>
        <w:fldChar w:fldCharType="begin"/>
      </w:r>
      <w:r w:rsidR="001C491C" w:rsidRPr="005B5C6C">
        <w:rPr>
          <w:rFonts w:ascii="Calibri" w:hAnsi="Calibri"/>
          <w:lang w:val="en-GB"/>
        </w:rPr>
        <w:instrText xml:space="preserve"> REF Financial \h  \* MERGEFORMAT </w:instrText>
      </w:r>
      <w:r w:rsidR="001C491C" w:rsidRPr="005B5C6C">
        <w:rPr>
          <w:rFonts w:ascii="Calibri" w:hAnsi="Calibri"/>
          <w:lang w:val="en-GB"/>
        </w:rPr>
      </w:r>
      <w:r w:rsidR="001C491C" w:rsidRPr="005B5C6C">
        <w:rPr>
          <w:rFonts w:ascii="Calibri" w:hAnsi="Calibri"/>
          <w:lang w:val="en-GB"/>
        </w:rPr>
        <w:fldChar w:fldCharType="separate"/>
      </w:r>
      <w:r w:rsidR="001C491C" w:rsidRPr="005B5C6C">
        <w:rPr>
          <w:rFonts w:ascii="Calibri" w:hAnsi="Calibri" w:cs="Calibri"/>
          <w:lang w:val="en-GB"/>
        </w:rPr>
        <w:t>30 points</w:t>
      </w:r>
      <w:r w:rsidR="001C491C" w:rsidRPr="005B5C6C">
        <w:rPr>
          <w:rFonts w:ascii="Calibri" w:hAnsi="Calibri"/>
          <w:lang w:val="en-GB"/>
        </w:rPr>
        <w:fldChar w:fldCharType="end"/>
      </w:r>
      <w:r w:rsidRPr="005B5C6C">
        <w:rPr>
          <w:rFonts w:ascii="Calibri" w:hAnsi="Calibri"/>
          <w:lang w:val="en-GB"/>
        </w:rPr>
        <w:t>.</w:t>
      </w:r>
      <w:r w:rsidRPr="005B5C6C">
        <w:rPr>
          <w:rFonts w:ascii="Calibri" w:hAnsi="Calibri"/>
          <w:lang w:val="en-GB" w:eastAsia="ko-KR"/>
        </w:rPr>
        <w:t xml:space="preserve"> </w:t>
      </w:r>
      <w:r w:rsidRPr="005B5C6C">
        <w:rPr>
          <w:rFonts w:ascii="Calibri" w:hAnsi="Calibri"/>
          <w:lang w:val="en-GB"/>
        </w:rPr>
        <w:t xml:space="preserve">The maximum number of points assigned to </w:t>
      </w:r>
      <w:r w:rsidRPr="005B5C6C">
        <w:rPr>
          <w:rFonts w:ascii="Calibri" w:hAnsi="Calibri"/>
          <w:lang w:val="en-GB" w:eastAsia="ko-KR"/>
        </w:rPr>
        <w:t>financial component</w:t>
      </w:r>
      <w:r w:rsidRPr="005B5C6C">
        <w:rPr>
          <w:rFonts w:ascii="Calibri" w:hAnsi="Calibri"/>
          <w:lang w:val="en-GB"/>
        </w:rPr>
        <w:t xml:space="preserve"> shall be allocated to the lowest priced </w:t>
      </w:r>
      <w:r w:rsidR="0090511A" w:rsidRPr="005B5C6C">
        <w:rPr>
          <w:rFonts w:ascii="Calibri" w:hAnsi="Calibri"/>
          <w:lang w:val="en-GB"/>
        </w:rPr>
        <w:t>Tender</w:t>
      </w:r>
      <w:r w:rsidRPr="005B5C6C">
        <w:rPr>
          <w:rFonts w:ascii="Calibri" w:hAnsi="Calibri"/>
          <w:lang w:val="en-GB"/>
        </w:rPr>
        <w:t xml:space="preserve">. All other </w:t>
      </w:r>
      <w:r w:rsidRPr="005B5C6C">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116889E1"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lastRenderedPageBreak/>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5" w:author="Sven Erik" w:date="2020-08-26T15:40:00Z">
        <w:r w:rsidR="00B57649">
          <w:rPr>
            <w:rFonts w:ascii="Calibri" w:hAnsi="Calibri"/>
            <w:b/>
            <w:lang w:val="en-GB"/>
          </w:rPr>
          <w:t>(</w:t>
        </w:r>
      </w:ins>
      <w:r w:rsidR="006E5000">
        <w:rPr>
          <w:rFonts w:ascii="Calibri" w:hAnsi="Calibri"/>
          <w:b/>
          <w:lang w:val="en-GB"/>
        </w:rPr>
        <w:t>lc</w:t>
      </w:r>
      <w:r w:rsidRPr="00DF2302">
        <w:rPr>
          <w:rFonts w:ascii="Calibri" w:hAnsi="Calibri"/>
          <w:b/>
          <w:lang w:val="en-GB"/>
        </w:rPr>
        <w:t xml:space="preserve"> / </w:t>
      </w:r>
      <w:proofErr w:type="spellStart"/>
      <w:r w:rsidR="006E5000">
        <w:rPr>
          <w:rFonts w:ascii="Calibri" w:hAnsi="Calibri"/>
          <w:b/>
          <w:lang w:val="en-GB"/>
        </w:rPr>
        <w:t>t</w:t>
      </w:r>
      <w:r w:rsidRPr="00DF2302">
        <w:rPr>
          <w:rFonts w:ascii="Calibri" w:hAnsi="Calibri"/>
          <w:b/>
          <w:lang w:val="en-GB"/>
        </w:rPr>
        <w:t>c</w:t>
      </w:r>
      <w:proofErr w:type="spellEnd"/>
      <w:ins w:id="16" w:author="Sven Erik" w:date="2020-08-26T15:40:00Z">
        <w:r w:rsidR="00B57649">
          <w:rPr>
            <w:rFonts w:ascii="Calibri" w:hAnsi="Calibri"/>
            <w:b/>
            <w:lang w:val="en-GB"/>
          </w:rPr>
          <w:t xml:space="preserve">) * </w:t>
        </w:r>
      </w:ins>
      <w:proofErr w:type="spellStart"/>
      <w:ins w:id="17"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ins w:id="20"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5D4F08">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274335" w14:textId="77777777" w:rsidR="005D4F08" w:rsidRDefault="005D4F08">
      <w:r>
        <w:separator/>
      </w:r>
    </w:p>
  </w:endnote>
  <w:endnote w:type="continuationSeparator" w:id="0">
    <w:p w14:paraId="27227166" w14:textId="77777777" w:rsidR="005D4F08" w:rsidRDefault="005D4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3B41B6" w:rsidRPr="003B41B6">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3B41B6" w:rsidRPr="003B41B6">
      <w:rPr>
        <w:noProof/>
        <w:color w:val="17365D" w:themeColor="text2" w:themeShade="BF"/>
        <w:lang w:val="sv-SE"/>
      </w:rPr>
      <w:t>4</w:t>
    </w:r>
    <w:r>
      <w:rPr>
        <w:color w:val="17365D" w:themeColor="text2" w:themeShade="BF"/>
      </w:rPr>
      <w:fldChar w:fldCharType="end"/>
    </w:r>
  </w:p>
  <w:p w14:paraId="213B5D63" w14:textId="1D9F1722" w:rsidR="00D15CF2" w:rsidRDefault="004878F3" w:rsidP="004878F3">
    <w:pPr>
      <w:pStyle w:val="Footer"/>
    </w:pPr>
    <w:r>
      <w:fldChar w:fldCharType="begin"/>
    </w:r>
    <w:r>
      <w:instrText xml:space="preserve"> DATE \@ "yyyy-MM-dd" </w:instrText>
    </w:r>
    <w:r>
      <w:fldChar w:fldCharType="separate"/>
    </w:r>
    <w:r w:rsidR="006E5000">
      <w:rPr>
        <w:noProof/>
      </w:rPr>
      <w:t>2024-04-24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F0DEE0" w14:textId="77777777" w:rsidR="005D4F08" w:rsidRDefault="005D4F08">
      <w:r>
        <w:separator/>
      </w:r>
    </w:p>
  </w:footnote>
  <w:footnote w:type="continuationSeparator" w:id="0">
    <w:p w14:paraId="785F5692" w14:textId="77777777" w:rsidR="005D4F08" w:rsidRDefault="005D4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538BDA81"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830877635">
    <w:abstractNumId w:val="2"/>
  </w:num>
  <w:num w:numId="2" w16cid:durableId="1848321877">
    <w:abstractNumId w:val="7"/>
  </w:num>
  <w:num w:numId="3" w16cid:durableId="178736744">
    <w:abstractNumId w:val="6"/>
  </w:num>
  <w:num w:numId="4" w16cid:durableId="280696946">
    <w:abstractNumId w:val="5"/>
  </w:num>
  <w:num w:numId="5" w16cid:durableId="1408724938">
    <w:abstractNumId w:val="0"/>
  </w:num>
  <w:num w:numId="6" w16cid:durableId="604271166">
    <w:abstractNumId w:val="4"/>
  </w:num>
  <w:num w:numId="7" w16cid:durableId="1562863739">
    <w:abstractNumId w:val="1"/>
  </w:num>
  <w:num w:numId="8" w16cid:durableId="259022736">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7BD"/>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1B6"/>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5C6C"/>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17C5"/>
    <w:rsid w:val="005D37DF"/>
    <w:rsid w:val="005D3B95"/>
    <w:rsid w:val="005D41BB"/>
    <w:rsid w:val="005D4F08"/>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000"/>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2B3B"/>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BD010A5-8F98-4A08-A63D-D0B853933EBB}">
  <ds:schemaRefs>
    <ds:schemaRef ds:uri="http://schemas.openxmlformats.org/officeDocument/2006/bibliography"/>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39</TotalTime>
  <Pages>4</Pages>
  <Words>723</Words>
  <Characters>4127</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4841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4</cp:revision>
  <cp:lastPrinted>2016-10-18T02:57:00Z</cp:lastPrinted>
  <dcterms:created xsi:type="dcterms:W3CDTF">2024-04-24T00:14:00Z</dcterms:created>
  <dcterms:modified xsi:type="dcterms:W3CDTF">2024-04-24T03:32:00Z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